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del w:id="0" w:author="Urbánková Markéta" w:date="2020-01-15T10:42:00Z">
        <w:r w:rsidRPr="00933584" w:rsidDel="00F905E8">
          <w:rPr>
            <w:rFonts w:ascii="Verdana" w:hAnsi="Verdana"/>
            <w:sz w:val="18"/>
            <w:szCs w:val="18"/>
          </w:rPr>
          <w:delText>„</w:delText>
        </w:r>
        <w:r w:rsidR="00D54281" w:rsidRPr="00933584" w:rsidDel="00F905E8">
          <w:rPr>
            <w:rFonts w:ascii="Verdana" w:hAnsi="Verdana"/>
            <w:sz w:val="18"/>
            <w:szCs w:val="18"/>
            <w:highlight w:val="green"/>
          </w:rPr>
          <w:delText>………………………….</w:delText>
        </w:r>
        <w:r w:rsidRPr="00933584" w:rsidDel="00F905E8">
          <w:rPr>
            <w:rFonts w:ascii="Verdana" w:hAnsi="Verdana"/>
            <w:sz w:val="18"/>
            <w:szCs w:val="18"/>
          </w:rPr>
          <w:delText xml:space="preserve">“, </w:delText>
        </w:r>
      </w:del>
      <w:ins w:id="1" w:author="Urbánková Markéta" w:date="2020-01-15T10:42:00Z">
        <w:r w:rsidR="00F905E8" w:rsidRPr="00933584">
          <w:rPr>
            <w:rFonts w:ascii="Verdana" w:hAnsi="Verdana"/>
            <w:sz w:val="18"/>
            <w:szCs w:val="18"/>
          </w:rPr>
          <w:t>„</w:t>
        </w:r>
        <w:r w:rsidR="00F905E8">
          <w:rPr>
            <w:rFonts w:ascii="Verdana" w:hAnsi="Verdana"/>
            <w:sz w:val="18"/>
            <w:szCs w:val="18"/>
          </w:rPr>
          <w:t>Údržba a opravy automobilů OŘ Plzeň 2020/2021</w:t>
        </w:r>
        <w:r w:rsidR="00F905E8" w:rsidRPr="00933584">
          <w:rPr>
            <w:rFonts w:ascii="Verdana" w:hAnsi="Verdana"/>
            <w:sz w:val="18"/>
            <w:szCs w:val="18"/>
          </w:rPr>
          <w:t xml:space="preserve">“, </w:t>
        </w:r>
      </w:ins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F905E8">
              <w:rPr>
                <w:rFonts w:ascii="Verdana" w:hAnsi="Verdana"/>
                <w:b/>
                <w:sz w:val="18"/>
                <w:szCs w:val="18"/>
                <w:highlight w:val="yellow"/>
                <w:rPrChange w:id="2" w:author="Urbánková Markéta" w:date="2020-01-15T10:43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F905E8">
              <w:rPr>
                <w:rFonts w:ascii="Verdana" w:hAnsi="Verdana"/>
                <w:b/>
                <w:sz w:val="18"/>
                <w:szCs w:val="18"/>
                <w:highlight w:val="yellow"/>
                <w:rPrChange w:id="3" w:author="Urbánková Markéta" w:date="2020-01-15T10:43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F905E8">
              <w:rPr>
                <w:rFonts w:ascii="Verdana" w:hAnsi="Verdana"/>
                <w:b/>
                <w:sz w:val="18"/>
                <w:szCs w:val="18"/>
                <w:highlight w:val="yellow"/>
                <w:rPrChange w:id="4" w:author="Urbánková Markéta" w:date="2020-01-15T10:43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905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905E8" w:rsidRDefault="00FB096B" w:rsidP="00FB096B">
      <w:pPr>
        <w:spacing w:after="120"/>
        <w:jc w:val="both"/>
        <w:rPr>
          <w:rFonts w:ascii="Verdana" w:hAnsi="Verdana"/>
          <w:sz w:val="18"/>
          <w:szCs w:val="18"/>
          <w:rPrChange w:id="5" w:author="Urbánková Markéta" w:date="2020-01-15T10:43:00Z">
            <w:rPr>
              <w:rFonts w:ascii="Verdana" w:hAnsi="Verdana"/>
              <w:sz w:val="18"/>
              <w:szCs w:val="18"/>
            </w:rPr>
          </w:rPrChange>
        </w:rPr>
      </w:pPr>
      <w:r w:rsidRPr="00F905E8">
        <w:rPr>
          <w:rFonts w:ascii="Verdana" w:hAnsi="Verdana"/>
          <w:sz w:val="18"/>
          <w:szCs w:val="18"/>
          <w:rPrChange w:id="6" w:author="Urbánková Markéta" w:date="2020-01-15T10:43:00Z">
            <w:rPr>
              <w:rFonts w:ascii="Verdana" w:hAnsi="Verdana"/>
              <w:sz w:val="18"/>
              <w:szCs w:val="18"/>
            </w:rPr>
          </w:rPrChange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del w:id="7" w:author="Urbánková Markéta" w:date="2020-01-15T10:43:00Z">
        <w:r w:rsidRPr="00F905E8" w:rsidDel="00F905E8">
          <w:rPr>
            <w:rFonts w:ascii="Verdana" w:hAnsi="Verdana"/>
            <w:b/>
            <w:sz w:val="18"/>
            <w:szCs w:val="18"/>
            <w:rPrChange w:id="8" w:author="Urbánková Markéta" w:date="2020-01-15T10:43:00Z">
              <w:rPr>
                <w:rFonts w:ascii="Verdana" w:hAnsi="Verdana"/>
                <w:b/>
                <w:sz w:val="18"/>
                <w:szCs w:val="18"/>
              </w:rPr>
            </w:rPrChange>
          </w:rPr>
          <w:delText>Přílohy:</w:delText>
        </w:r>
        <w:r w:rsidRPr="00F905E8" w:rsidDel="00F905E8">
          <w:rPr>
            <w:rFonts w:ascii="Verdana" w:hAnsi="Verdana"/>
            <w:sz w:val="18"/>
            <w:szCs w:val="18"/>
            <w:rPrChange w:id="9" w:author="Urbánková Markéta" w:date="2020-01-15T10:43:00Z">
              <w:rPr>
                <w:rFonts w:ascii="Verdana" w:hAnsi="Verdana"/>
                <w:sz w:val="18"/>
                <w:szCs w:val="18"/>
              </w:rPr>
            </w:rPrChange>
          </w:rPr>
          <w:delText xml:space="preserve"> výkazy zisků a ztrát nebo obdobný doklad podle právního řádu země sídla dodavatele</w:delText>
        </w:r>
      </w:del>
      <w:bookmarkStart w:id="10" w:name="_GoBack"/>
      <w:bookmarkEnd w:id="1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B1" w:rsidRDefault="00D83DB1">
      <w:r>
        <w:separator/>
      </w:r>
    </w:p>
  </w:endnote>
  <w:endnote w:type="continuationSeparator" w:id="0">
    <w:p w:rsidR="00D83DB1" w:rsidRDefault="00D8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5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5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B1" w:rsidRDefault="00D83DB1">
      <w:r>
        <w:separator/>
      </w:r>
    </w:p>
  </w:footnote>
  <w:footnote w:type="continuationSeparator" w:id="0">
    <w:p w:rsidR="00D83DB1" w:rsidRDefault="00D83DB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rbánková Markéta">
    <w15:presenceInfo w15:providerId="AD" w15:userId="S-1-5-21-3656830906-3839017365-80349702-79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05E8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CFEFA7"/>
  <w15:docId w15:val="{3BEE6A87-FB67-4CD5-8F98-189F3D27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562D5-C675-4B3A-981B-A1A74C40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12</cp:revision>
  <cp:lastPrinted>2018-03-26T11:24:00Z</cp:lastPrinted>
  <dcterms:created xsi:type="dcterms:W3CDTF">2018-12-07T16:23:00Z</dcterms:created>
  <dcterms:modified xsi:type="dcterms:W3CDTF">2020-01-15T09:43:00Z</dcterms:modified>
</cp:coreProperties>
</file>